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969EF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82D15">
              <w:t>release</w:t>
            </w:r>
            <w:r w:rsidR="009E4BD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B22F61">
        <w:tc>
          <w:tcPr>
            <w:tcW w:w="2689" w:type="dxa"/>
          </w:tcPr>
          <w:p w14:paraId="1A72A309" w14:textId="7B1A6A8C" w:rsidR="00357C5E" w:rsidRDefault="009E4BD8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91F11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1129FD24" w:rsidR="00357C5E" w:rsidRDefault="00476393" w:rsidP="00357C5E">
            <w:pPr>
              <w:pStyle w:val="SIComponentTitle"/>
            </w:pPr>
            <w:r w:rsidRPr="00476393">
              <w:t>Recover offal</w:t>
            </w:r>
          </w:p>
        </w:tc>
      </w:tr>
      <w:tr w:rsidR="00320155" w14:paraId="2D165FAF" w14:textId="77777777" w:rsidTr="00B22F61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220CB5" w14:textId="3F767F03" w:rsidR="00476393" w:rsidRPr="00476393" w:rsidRDefault="00476393" w:rsidP="004763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76393">
              <w:rPr>
                <w:rStyle w:val="SITempText-Green"/>
                <w:color w:val="000000" w:themeColor="text1"/>
                <w:sz w:val="20"/>
              </w:rPr>
              <w:t>This unit describes the skills and knowledge required to recover offal on a slaughter floor</w:t>
            </w:r>
            <w:r w:rsidR="009E4BD8">
              <w:rPr>
                <w:rStyle w:val="SITempText-Green"/>
                <w:color w:val="000000" w:themeColor="text1"/>
                <w:sz w:val="20"/>
              </w:rPr>
              <w:t>, where a</w:t>
            </w:r>
            <w:r w:rsidR="009E4BD8" w:rsidRPr="00476393">
              <w:rPr>
                <w:rStyle w:val="SITempText-Green"/>
                <w:color w:val="000000" w:themeColor="text1"/>
                <w:sz w:val="20"/>
              </w:rPr>
              <w:t xml:space="preserve"> wide range of offal such as uterus, rectums, thymus gland, heart, kidneys, livers, testicles and pizzles can be recovered.</w:t>
            </w:r>
          </w:p>
          <w:p w14:paraId="57AF8B7A" w14:textId="24CE0893" w:rsidR="00476393" w:rsidRPr="00476393" w:rsidRDefault="009E4BD8" w:rsidP="004763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476393" w:rsidRPr="00476393">
              <w:rPr>
                <w:rStyle w:val="SITempText-Green"/>
                <w:color w:val="000000" w:themeColor="text1"/>
                <w:sz w:val="20"/>
              </w:rPr>
              <w:t xml:space="preserve">recover offal </w:t>
            </w:r>
            <w:r w:rsidR="008D2CE3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4A53DC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8D2CE3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CAD02C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91F11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D108AC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6D47BF" w:rsidR="008D2CE3" w:rsidRDefault="008D2CE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E4BD8" w14:paraId="5F2132B2" w14:textId="77777777" w:rsidTr="00B22F61">
        <w:trPr>
          <w:trHeight w:val="460"/>
        </w:trPr>
        <w:tc>
          <w:tcPr>
            <w:tcW w:w="2689" w:type="dxa"/>
          </w:tcPr>
          <w:p w14:paraId="200766C1" w14:textId="68A4C3D1" w:rsidR="009E4BD8" w:rsidRPr="00715042" w:rsidRDefault="009E4BD8" w:rsidP="00C12675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3F91F77" w:rsidR="009E4BD8" w:rsidRPr="007A5DD5" w:rsidRDefault="009E4BD8" w:rsidP="009E4BD8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9E4BD8" w14:paraId="66BDAD2D" w14:textId="77777777" w:rsidTr="00B22F61">
        <w:tc>
          <w:tcPr>
            <w:tcW w:w="2689" w:type="dxa"/>
          </w:tcPr>
          <w:p w14:paraId="0C734B63" w14:textId="6083E29D" w:rsidR="009E4BD8" w:rsidRDefault="009E4BD8" w:rsidP="009E4BD8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C77EC4" w:rsidR="009E4BD8" w:rsidRDefault="00E91F11" w:rsidP="009E4BD8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E4BD8" w14:paraId="14D97F59" w14:textId="77777777" w:rsidTr="000F31BE">
        <w:tc>
          <w:tcPr>
            <w:tcW w:w="2689" w:type="dxa"/>
          </w:tcPr>
          <w:p w14:paraId="60A93FC3" w14:textId="53C9F300" w:rsidR="009E4BD8" w:rsidRDefault="009E4BD8" w:rsidP="009E4BD8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57C1CCD" w14:textId="6B1EAC48" w:rsidR="009E4BD8" w:rsidRDefault="009E4BD8" w:rsidP="009E4BD8">
            <w:pPr>
              <w:pStyle w:val="SIText"/>
            </w:pPr>
            <w:r>
              <w:t>1.1 Identify work instruction for recovering offal</w:t>
            </w:r>
          </w:p>
          <w:p w14:paraId="1CCEE949" w14:textId="3C9C5DC6" w:rsidR="009E4BD8" w:rsidRDefault="009E4BD8" w:rsidP="009E4BD8">
            <w:pPr>
              <w:pStyle w:val="SIText"/>
            </w:pPr>
            <w:r>
              <w:t>1.</w:t>
            </w:r>
            <w:r w:rsidR="008D2CE3">
              <w:t xml:space="preserve">2 </w:t>
            </w:r>
            <w:r>
              <w:t>Identify workplace health and safety requirements for task, including personal protective equipment</w:t>
            </w:r>
          </w:p>
          <w:p w14:paraId="48D85F8C" w14:textId="55C659DB" w:rsidR="009E4BD8" w:rsidRDefault="009E4BD8" w:rsidP="009E4BD8">
            <w:pPr>
              <w:pStyle w:val="SIText"/>
            </w:pPr>
            <w:r>
              <w:t>1.</w:t>
            </w:r>
            <w:r w:rsidR="008D2CE3">
              <w:t xml:space="preserve">3 </w:t>
            </w:r>
            <w:r>
              <w:t>Identify types and sources of contamination to offal</w:t>
            </w:r>
          </w:p>
          <w:p w14:paraId="798477D6" w14:textId="4C310D56" w:rsidR="008D2CE3" w:rsidRDefault="008D2CE3" w:rsidP="009E4BD8">
            <w:pPr>
              <w:pStyle w:val="SIText"/>
            </w:pPr>
            <w:r>
              <w:t xml:space="preserve">1.4 </w:t>
            </w:r>
            <w:r w:rsidRPr="008D2CE3">
              <w:t>Identify inspection condemnation and pet food marks</w:t>
            </w:r>
            <w:r w:rsidR="006B2E3F">
              <w:t>,</w:t>
            </w:r>
            <w:r w:rsidRPr="008D2CE3">
              <w:t xml:space="preserve"> and follow work instructions</w:t>
            </w:r>
          </w:p>
          <w:p w14:paraId="58000C02" w14:textId="11A7BAA3" w:rsidR="008D2CE3" w:rsidRDefault="009E4BD8" w:rsidP="009E4BD8">
            <w:pPr>
              <w:pStyle w:val="SIText"/>
            </w:pPr>
            <w:r>
              <w:t>1.</w:t>
            </w:r>
            <w:r w:rsidR="008D2CE3">
              <w:t xml:space="preserve">5 </w:t>
            </w:r>
            <w:r>
              <w:t xml:space="preserve">Identify hygiene and </w:t>
            </w:r>
            <w:r w:rsidR="00B90609">
              <w:t>sanitation</w:t>
            </w:r>
            <w:r>
              <w:t xml:space="preserve"> and quality assurance (QA) requirements for processing</w:t>
            </w:r>
          </w:p>
        </w:tc>
      </w:tr>
      <w:tr w:rsidR="009E4BD8" w14:paraId="1915290A" w14:textId="77777777" w:rsidTr="000F31BE">
        <w:tc>
          <w:tcPr>
            <w:tcW w:w="2689" w:type="dxa"/>
          </w:tcPr>
          <w:p w14:paraId="4CA92DE3" w14:textId="5738D958" w:rsidR="009E4BD8" w:rsidRDefault="009E4BD8" w:rsidP="009E4BD8">
            <w:pPr>
              <w:pStyle w:val="SIText"/>
            </w:pPr>
            <w:r>
              <w:t>2. Recover offal</w:t>
            </w:r>
          </w:p>
        </w:tc>
        <w:tc>
          <w:tcPr>
            <w:tcW w:w="6327" w:type="dxa"/>
          </w:tcPr>
          <w:p w14:paraId="5F218790" w14:textId="561F1266" w:rsidR="009E4BD8" w:rsidRDefault="009E4BD8" w:rsidP="009E4BD8">
            <w:pPr>
              <w:pStyle w:val="SIText"/>
            </w:pPr>
            <w:r>
              <w:t>2.1 Recover offal</w:t>
            </w:r>
            <w:r w:rsidR="008D2CE3">
              <w:t xml:space="preserve"> </w:t>
            </w:r>
            <w:r w:rsidR="0075124E">
              <w:t xml:space="preserve">and </w:t>
            </w:r>
            <w:r w:rsidR="008D2CE3" w:rsidRPr="008D2CE3">
              <w:t>maintain correlation with carcase until postmortem inspection</w:t>
            </w:r>
            <w:r w:rsidR="008D2CE3">
              <w:t>,</w:t>
            </w:r>
            <w:r>
              <w:t xml:space="preserve"> following workplace requirements</w:t>
            </w:r>
          </w:p>
          <w:p w14:paraId="42BD871A" w14:textId="070C8D9E" w:rsidR="009E4BD8" w:rsidRDefault="009E4BD8" w:rsidP="009E4BD8">
            <w:pPr>
              <w:pStyle w:val="SIText"/>
            </w:pPr>
            <w:r>
              <w:t>2.2 Inspect offal for contamination or defects</w:t>
            </w:r>
            <w:r w:rsidR="006B2E3F">
              <w:t>,</w:t>
            </w:r>
            <w:r>
              <w:t xml:space="preserve"> and trim</w:t>
            </w:r>
            <w:r w:rsidR="008D2CE3">
              <w:t xml:space="preserve"> after postmortem inspection</w:t>
            </w:r>
          </w:p>
          <w:p w14:paraId="11523057" w14:textId="4D9C5DB1" w:rsidR="009E4BD8" w:rsidRDefault="009E4BD8" w:rsidP="009E4BD8">
            <w:pPr>
              <w:pStyle w:val="SIText"/>
            </w:pPr>
            <w:r>
              <w:t>2.3 Place recovered offal and trim in the appropriate bins or chutes following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2T14:47:00Z" w16du:dateUtc="2025-11-12T03:47:00Z"/>
        </w:rPr>
      </w:pPr>
    </w:p>
    <w:p w14:paraId="16B88E98" w14:textId="77777777" w:rsidR="00B6766A" w:rsidRDefault="00B6766A" w:rsidP="00B6766A">
      <w:pPr>
        <w:rPr>
          <w:ins w:id="1" w:author="Jenni Oldfield" w:date="2025-11-12T14:47:00Z" w16du:dateUtc="2025-11-12T03:47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6766A" w:rsidRPr="00C32CE5" w:rsidDel="00912A80" w14:paraId="136DE5A0" w14:textId="0C99B94D" w:rsidTr="0020652E">
        <w:trPr>
          <w:ins w:id="2" w:author="Jenni Oldfield" w:date="2025-11-12T14:47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24DA" w14:textId="334BDB96" w:rsidR="00B6766A" w:rsidRPr="00C32CE5" w:rsidDel="00912A80" w:rsidRDefault="00B6766A" w:rsidP="0020652E">
            <w:pPr>
              <w:spacing w:after="160" w:line="259" w:lineRule="auto"/>
              <w:rPr>
                <w:ins w:id="3" w:author="Jenni Oldfield" w:date="2025-11-12T14:47:00Z" w16du:dateUtc="2025-11-12T03:47:00Z"/>
                <w:moveFrom w:id="4" w:author="Lucinda O'Brien" w:date="2025-11-13T10:30:00Z" w16du:dateUtc="2025-11-12T23:30:00Z"/>
                <w:b/>
              </w:rPr>
            </w:pPr>
            <w:moveFromRangeStart w:id="5" w:author="Lucinda O'Brien" w:date="2025-11-13T10:30:00Z" w:name="move213922243"/>
            <w:moveFrom w:id="6" w:author="Lucinda O'Brien" w:date="2025-11-13T10:30:00Z" w16du:dateUtc="2025-11-12T23:30:00Z">
              <w:ins w:id="7" w:author="Jenni Oldfield" w:date="2025-11-12T14:47:00Z" w16du:dateUtc="2025-11-12T03:47:00Z">
                <w:r w:rsidRPr="00C32CE5" w:rsidDel="00912A80">
                  <w:rPr>
                    <w:b/>
                  </w:rPr>
                  <w:t xml:space="preserve">Range </w:t>
                </w:r>
                <w:r w:rsidDel="00912A80">
                  <w:rPr>
                    <w:b/>
                  </w:rPr>
                  <w:t>o</w:t>
                </w:r>
                <w:r w:rsidRPr="00C32CE5" w:rsidDel="00912A80">
                  <w:rPr>
                    <w:b/>
                  </w:rPr>
                  <w:t>f Conditions</w:t>
                </w:r>
              </w:ins>
            </w:moveFrom>
          </w:p>
          <w:p w14:paraId="47E98B8C" w14:textId="72360708" w:rsidR="00B6766A" w:rsidRPr="002D6693" w:rsidDel="00912A80" w:rsidRDefault="00B6766A" w:rsidP="0020652E">
            <w:pPr>
              <w:pStyle w:val="SIText-Italics"/>
              <w:rPr>
                <w:ins w:id="8" w:author="Jenni Oldfield" w:date="2025-11-12T14:47:00Z" w16du:dateUtc="2025-11-12T03:47:00Z"/>
                <w:moveFrom w:id="9" w:author="Lucinda O'Brien" w:date="2025-11-13T10:30:00Z" w16du:dateUtc="2025-11-12T23:30:00Z"/>
              </w:rPr>
            </w:pPr>
            <w:moveFrom w:id="10" w:author="Lucinda O'Brien" w:date="2025-11-13T10:30:00Z" w16du:dateUtc="2025-11-12T23:30:00Z">
              <w:ins w:id="11" w:author="Jenni Oldfield" w:date="2025-11-12T14:47:00Z" w16du:dateUtc="2025-11-12T03:47:00Z">
                <w:r w:rsidRPr="002D6693" w:rsidDel="00912A80">
                  <w:t xml:space="preserve">This section specifies different work environments and conditions </w:t>
                </w:r>
                <w:r w:rsidDel="00912A80">
                  <w:t>in which the task may be performed</w:t>
                </w:r>
                <w:r w:rsidRPr="002D6693" w:rsidDel="00912A80">
                  <w:t xml:space="preserve">. </w:t>
                </w:r>
              </w:ins>
            </w:moveFrom>
          </w:p>
          <w:p w14:paraId="659B5738" w14:textId="62590821" w:rsidR="00B6766A" w:rsidRPr="00C32CE5" w:rsidDel="00912A80" w:rsidRDefault="00B6766A" w:rsidP="0020652E">
            <w:pPr>
              <w:pStyle w:val="SIText-Italics"/>
              <w:rPr>
                <w:ins w:id="12" w:author="Jenni Oldfield" w:date="2025-11-12T14:47:00Z" w16du:dateUtc="2025-11-12T03:47:00Z"/>
                <w:moveFrom w:id="13" w:author="Lucinda O'Brien" w:date="2025-11-13T10:30:00Z" w16du:dateUtc="2025-11-12T23:30:00Z"/>
              </w:rPr>
            </w:pPr>
            <w:moveFrom w:id="14" w:author="Lucinda O'Brien" w:date="2025-11-13T10:30:00Z" w16du:dateUtc="2025-11-12T23:30:00Z">
              <w:ins w:id="15" w:author="Jenni Oldfield" w:date="2025-11-12T14:47:00Z" w16du:dateUtc="2025-11-12T03:47:00Z">
                <w:r w:rsidRPr="002D6693" w:rsidDel="00912A80">
                  <w:t xml:space="preserve">This unit must be delivered in one of the following </w:t>
                </w:r>
                <w:r w:rsidDel="00912A80">
                  <w:t>registered meat processing wor</w:t>
                </w:r>
                <w:r w:rsidRPr="002D6693" w:rsidDel="00912A80">
                  <w:t>k environments.</w:t>
                </w:r>
              </w:ins>
            </w:moveFrom>
          </w:p>
        </w:tc>
      </w:tr>
      <w:tr w:rsidR="00B6766A" w:rsidRPr="00C32CE5" w:rsidDel="00912A80" w14:paraId="21130E32" w14:textId="130B2052" w:rsidTr="0020652E">
        <w:trPr>
          <w:ins w:id="16" w:author="Jenni Oldfield" w:date="2025-11-12T14:4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DC46" w14:textId="75867458" w:rsidR="00B6766A" w:rsidRPr="00C32CE5" w:rsidDel="00912A80" w:rsidRDefault="00B6766A" w:rsidP="0020652E">
            <w:pPr>
              <w:pStyle w:val="SIText"/>
              <w:rPr>
                <w:ins w:id="17" w:author="Jenni Oldfield" w:date="2025-11-12T14:47:00Z" w16du:dateUtc="2025-11-12T03:47:00Z"/>
                <w:moveFrom w:id="18" w:author="Lucinda O'Brien" w:date="2025-11-13T10:30:00Z" w16du:dateUtc="2025-11-12T23:30:00Z"/>
              </w:rPr>
            </w:pPr>
            <w:moveFrom w:id="19" w:author="Lucinda O'Brien" w:date="2025-11-13T10:30:00Z" w16du:dateUtc="2025-11-12T23:30:00Z">
              <w:ins w:id="20" w:author="Jenni Oldfield" w:date="2025-11-12T14:47:00Z" w16du:dateUtc="2025-11-12T03:47:00Z">
                <w:r w:rsidRPr="00C32CE5" w:rsidDel="00912A80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6FA1" w14:textId="6987E32C" w:rsidR="00B6766A" w:rsidRPr="00C32CE5" w:rsidDel="00912A80" w:rsidRDefault="00B6766A" w:rsidP="0020652E">
            <w:pPr>
              <w:pStyle w:val="SIBulletList1"/>
              <w:rPr>
                <w:ins w:id="21" w:author="Jenni Oldfield" w:date="2025-11-12T14:47:00Z" w16du:dateUtc="2025-11-12T03:47:00Z"/>
                <w:moveFrom w:id="22" w:author="Lucinda O'Brien" w:date="2025-11-13T10:30:00Z" w16du:dateUtc="2025-11-12T23:30:00Z"/>
              </w:rPr>
            </w:pPr>
            <w:moveFrom w:id="23" w:author="Lucinda O'Brien" w:date="2025-11-13T10:30:00Z" w16du:dateUtc="2025-11-12T23:30:00Z">
              <w:ins w:id="24" w:author="Jenni Oldfield" w:date="2025-11-12T14:47:00Z" w16du:dateUtc="2025-11-12T03:47:00Z">
                <w:r w:rsidRPr="00C32CE5" w:rsidDel="00912A80">
                  <w:t xml:space="preserve">operating fewer than four days a week with a small throughput for one or more, small or large, species, or </w:t>
                </w:r>
              </w:ins>
            </w:moveFrom>
          </w:p>
          <w:p w14:paraId="62383340" w14:textId="6216781F" w:rsidR="00B6766A" w:rsidRPr="00C32CE5" w:rsidDel="00912A80" w:rsidRDefault="00B6766A" w:rsidP="0020652E">
            <w:pPr>
              <w:pStyle w:val="SIBulletList1"/>
              <w:rPr>
                <w:ins w:id="25" w:author="Jenni Oldfield" w:date="2025-11-12T14:47:00Z" w16du:dateUtc="2025-11-12T03:47:00Z"/>
                <w:moveFrom w:id="26" w:author="Lucinda O'Brien" w:date="2025-11-13T10:30:00Z" w16du:dateUtc="2025-11-12T23:30:00Z"/>
                <w:i/>
              </w:rPr>
            </w:pPr>
            <w:moveFrom w:id="27" w:author="Lucinda O'Brien" w:date="2025-11-13T10:30:00Z" w16du:dateUtc="2025-11-12T23:30:00Z">
              <w:ins w:id="28" w:author="Jenni Oldfield" w:date="2025-11-12T14:47:00Z" w16du:dateUtc="2025-11-12T03:47:00Z">
                <w:r w:rsidRPr="00C32CE5" w:rsidDel="00912A80">
                  <w:t>employing fewer than four workers on the processing floor</w:t>
                </w:r>
              </w:ins>
            </w:moveFrom>
          </w:p>
        </w:tc>
      </w:tr>
      <w:tr w:rsidR="00B6766A" w:rsidRPr="00C32CE5" w:rsidDel="00912A80" w14:paraId="1C5A4868" w14:textId="1D822E15" w:rsidTr="0020652E">
        <w:trPr>
          <w:ins w:id="29" w:author="Jenni Oldfield" w:date="2025-11-12T14:4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455E0" w14:textId="33D2C2D7" w:rsidR="00B6766A" w:rsidRPr="00C32CE5" w:rsidDel="00912A80" w:rsidRDefault="00B6766A" w:rsidP="0020652E">
            <w:pPr>
              <w:pStyle w:val="SIText"/>
              <w:rPr>
                <w:ins w:id="30" w:author="Jenni Oldfield" w:date="2025-11-12T14:47:00Z" w16du:dateUtc="2025-11-12T03:47:00Z"/>
                <w:moveFrom w:id="31" w:author="Lucinda O'Brien" w:date="2025-11-13T10:30:00Z" w16du:dateUtc="2025-11-12T23:30:00Z"/>
              </w:rPr>
            </w:pPr>
            <w:moveFrom w:id="32" w:author="Lucinda O'Brien" w:date="2025-11-13T10:30:00Z" w16du:dateUtc="2025-11-12T23:30:00Z">
              <w:ins w:id="33" w:author="Jenni Oldfield" w:date="2025-11-12T14:47:00Z" w16du:dateUtc="2025-11-12T03:47:00Z">
                <w:r w:rsidRPr="00C32CE5" w:rsidDel="00912A80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57AD" w14:textId="32351B50" w:rsidR="00B6766A" w:rsidRPr="00C32CE5" w:rsidDel="00912A80" w:rsidRDefault="00B6766A" w:rsidP="0020652E">
            <w:pPr>
              <w:pStyle w:val="SIBulletList1"/>
              <w:rPr>
                <w:ins w:id="34" w:author="Jenni Oldfield" w:date="2025-11-12T14:47:00Z" w16du:dateUtc="2025-11-12T03:47:00Z"/>
                <w:moveFrom w:id="35" w:author="Lucinda O'Brien" w:date="2025-11-13T10:30:00Z" w16du:dateUtc="2025-11-12T23:30:00Z"/>
              </w:rPr>
            </w:pPr>
            <w:moveFrom w:id="36" w:author="Lucinda O'Brien" w:date="2025-11-13T10:30:00Z" w16du:dateUtc="2025-11-12T23:30:00Z">
              <w:ins w:id="37" w:author="Jenni Oldfield" w:date="2025-11-12T14:47:00Z" w16du:dateUtc="2025-11-12T03:47:00Z">
                <w:r w:rsidRPr="00C32CE5" w:rsidDel="00912A80">
                  <w:t xml:space="preserve">operating more than four days a week with a throughput for one or more, small or large, species, or </w:t>
                </w:r>
              </w:ins>
            </w:moveFrom>
          </w:p>
          <w:p w14:paraId="294377DE" w14:textId="6627BCC8" w:rsidR="00B6766A" w:rsidRPr="00C32CE5" w:rsidDel="00912A80" w:rsidRDefault="00B6766A" w:rsidP="0020652E">
            <w:pPr>
              <w:pStyle w:val="SIBulletList1"/>
              <w:rPr>
                <w:ins w:id="38" w:author="Jenni Oldfield" w:date="2025-11-12T14:47:00Z" w16du:dateUtc="2025-11-12T03:47:00Z"/>
                <w:moveFrom w:id="39" w:author="Lucinda O'Brien" w:date="2025-11-13T10:30:00Z" w16du:dateUtc="2025-11-12T23:30:00Z"/>
              </w:rPr>
            </w:pPr>
            <w:moveFrom w:id="40" w:author="Lucinda O'Brien" w:date="2025-11-13T10:30:00Z" w16du:dateUtc="2025-11-12T23:30:00Z">
              <w:ins w:id="41" w:author="Jenni Oldfield" w:date="2025-11-12T14:47:00Z" w16du:dateUtc="2025-11-12T03:47:00Z">
                <w:r w:rsidRPr="00C32CE5" w:rsidDel="00912A80">
                  <w:t>employing more than four workers on the processing floor</w:t>
                </w:r>
              </w:ins>
            </w:moveFrom>
          </w:p>
        </w:tc>
      </w:tr>
      <w:moveFromRangeEnd w:id="5"/>
    </w:tbl>
    <w:p w14:paraId="18F3692C" w14:textId="77777777" w:rsidR="00B6766A" w:rsidRDefault="00B6766A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E4BD8" w14:paraId="09B26D8C" w14:textId="77777777" w:rsidTr="000F31BE">
        <w:tc>
          <w:tcPr>
            <w:tcW w:w="2689" w:type="dxa"/>
          </w:tcPr>
          <w:p w14:paraId="1FBD352F" w14:textId="072CBB48" w:rsidR="009E4BD8" w:rsidRPr="00042300" w:rsidRDefault="009E4BD8" w:rsidP="009E4BD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A196583" w:rsidR="009E4BD8" w:rsidRPr="00042300" w:rsidRDefault="009E4BD8" w:rsidP="009E4BD8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9E4BD8" w14:paraId="44C5474C" w14:textId="77777777" w:rsidTr="000F31BE">
        <w:tc>
          <w:tcPr>
            <w:tcW w:w="2689" w:type="dxa"/>
          </w:tcPr>
          <w:p w14:paraId="577F0A9B" w14:textId="1B5840D0" w:rsidR="009E4BD8" w:rsidRPr="00042300" w:rsidRDefault="009E4BD8" w:rsidP="009E4BD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5BC5527" w14:textId="77777777" w:rsidR="009E4BD8" w:rsidRDefault="009E4BD8" w:rsidP="009E4BD8">
            <w:pPr>
              <w:pStyle w:val="SIBulletList1"/>
            </w:pPr>
            <w:r>
              <w:t xml:space="preserve">Interact with team members </w:t>
            </w:r>
            <w:r w:rsidR="00E91F11">
              <w:t xml:space="preserve">and/or supervisor </w:t>
            </w:r>
            <w:r>
              <w:t>to ensure flow of work is maintained</w:t>
            </w:r>
          </w:p>
          <w:p w14:paraId="2558F8C2" w14:textId="77777777" w:rsidR="00E91F11" w:rsidRDefault="00E91F11" w:rsidP="009E4BD8">
            <w:pPr>
              <w:pStyle w:val="SIBulletList1"/>
            </w:pPr>
            <w:r>
              <w:t>Ask questions to clarify information</w:t>
            </w:r>
          </w:p>
          <w:p w14:paraId="3FC6B2C7" w14:textId="05594E58" w:rsidR="00E91F11" w:rsidRPr="00042300" w:rsidRDefault="00E91F11" w:rsidP="009E4BD8">
            <w:pPr>
              <w:pStyle w:val="SIBulletList1"/>
            </w:pPr>
            <w:r>
              <w:t>Report issues promptly</w:t>
            </w:r>
          </w:p>
        </w:tc>
      </w:tr>
    </w:tbl>
    <w:tbl>
      <w:tblPr>
        <w:tblStyle w:val="TableGrid"/>
        <w:tblpPr w:leftFromText="180" w:rightFromText="180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12A80" w:rsidRPr="00C32CE5" w14:paraId="6BE34A21" w14:textId="77777777" w:rsidTr="00912A80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A4E9" w14:textId="77777777" w:rsidR="00912A80" w:rsidRPr="00C32CE5" w:rsidRDefault="00912A80" w:rsidP="00912A80">
            <w:pPr>
              <w:spacing w:after="160" w:line="259" w:lineRule="auto"/>
              <w:rPr>
                <w:moveTo w:id="42" w:author="Lucinda O'Brien" w:date="2025-11-13T10:30:00Z" w16du:dateUtc="2025-11-12T23:30:00Z"/>
                <w:b/>
              </w:rPr>
            </w:pPr>
            <w:moveToRangeStart w:id="43" w:author="Lucinda O'Brien" w:date="2025-11-13T10:30:00Z" w:name="move213922243"/>
            <w:moveTo w:id="44" w:author="Lucinda O'Brien" w:date="2025-11-13T10:30:00Z" w16du:dateUtc="2025-11-12T23:30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6794AD8" w14:textId="77777777" w:rsidR="00912A80" w:rsidRPr="002D6693" w:rsidRDefault="00912A80" w:rsidP="00912A80">
            <w:pPr>
              <w:pStyle w:val="SIText-Italics"/>
              <w:rPr>
                <w:moveTo w:id="45" w:author="Lucinda O'Brien" w:date="2025-11-13T10:30:00Z" w16du:dateUtc="2025-11-12T23:30:00Z"/>
              </w:rPr>
            </w:pPr>
            <w:moveTo w:id="46" w:author="Lucinda O'Brien" w:date="2025-11-13T10:30:00Z" w16du:dateUtc="2025-11-12T23:30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6393641" w14:textId="77777777" w:rsidR="00912A80" w:rsidRPr="00C32CE5" w:rsidRDefault="00912A80" w:rsidP="00912A80">
            <w:pPr>
              <w:pStyle w:val="SIText-Italics"/>
              <w:rPr>
                <w:moveTo w:id="47" w:author="Lucinda O'Brien" w:date="2025-11-13T10:30:00Z" w16du:dateUtc="2025-11-12T23:30:00Z"/>
              </w:rPr>
            </w:pPr>
            <w:moveTo w:id="48" w:author="Lucinda O'Brien" w:date="2025-11-13T10:30:00Z" w16du:dateUtc="2025-11-12T23:30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912A80" w:rsidRPr="00C32CE5" w14:paraId="69C9A406" w14:textId="77777777" w:rsidTr="00912A8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D11F" w14:textId="77777777" w:rsidR="00912A80" w:rsidRPr="00C32CE5" w:rsidRDefault="00912A80" w:rsidP="00912A80">
            <w:pPr>
              <w:pStyle w:val="SIText"/>
              <w:rPr>
                <w:moveTo w:id="49" w:author="Lucinda O'Brien" w:date="2025-11-13T10:30:00Z" w16du:dateUtc="2025-11-12T23:30:00Z"/>
              </w:rPr>
            </w:pPr>
            <w:moveTo w:id="50" w:author="Lucinda O'Brien" w:date="2025-11-13T10:30:00Z" w16du:dateUtc="2025-11-12T23:30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52ED" w14:textId="77777777" w:rsidR="00912A80" w:rsidRPr="00C32CE5" w:rsidRDefault="00912A80" w:rsidP="00912A80">
            <w:pPr>
              <w:pStyle w:val="SIBulletList1"/>
              <w:rPr>
                <w:moveTo w:id="51" w:author="Lucinda O'Brien" w:date="2025-11-13T10:30:00Z" w16du:dateUtc="2025-11-12T23:30:00Z"/>
              </w:rPr>
            </w:pPr>
            <w:moveTo w:id="52" w:author="Lucinda O'Brien" w:date="2025-11-13T10:30:00Z" w16du:dateUtc="2025-11-12T23:30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00481E93" w14:textId="77777777" w:rsidR="00912A80" w:rsidRPr="00C32CE5" w:rsidRDefault="00912A80" w:rsidP="00912A80">
            <w:pPr>
              <w:pStyle w:val="SIBulletList1"/>
              <w:rPr>
                <w:moveTo w:id="53" w:author="Lucinda O'Brien" w:date="2025-11-13T10:30:00Z" w16du:dateUtc="2025-11-12T23:30:00Z"/>
                <w:i/>
              </w:rPr>
            </w:pPr>
            <w:moveTo w:id="54" w:author="Lucinda O'Brien" w:date="2025-11-13T10:30:00Z" w16du:dateUtc="2025-11-12T23:30:00Z">
              <w:r w:rsidRPr="00C32CE5">
                <w:t>employing fewer than four workers on the processing floor</w:t>
              </w:r>
            </w:moveTo>
          </w:p>
        </w:tc>
      </w:tr>
      <w:tr w:rsidR="00912A80" w:rsidRPr="00C32CE5" w14:paraId="0D80CDC5" w14:textId="77777777" w:rsidTr="00912A8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63FA" w14:textId="77777777" w:rsidR="00912A80" w:rsidRPr="00C32CE5" w:rsidRDefault="00912A80" w:rsidP="00912A80">
            <w:pPr>
              <w:pStyle w:val="SIText"/>
              <w:rPr>
                <w:moveTo w:id="55" w:author="Lucinda O'Brien" w:date="2025-11-13T10:30:00Z" w16du:dateUtc="2025-11-12T23:30:00Z"/>
              </w:rPr>
            </w:pPr>
            <w:moveTo w:id="56" w:author="Lucinda O'Brien" w:date="2025-11-13T10:30:00Z" w16du:dateUtc="2025-11-12T23:30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66854" w14:textId="77777777" w:rsidR="00912A80" w:rsidRPr="00C32CE5" w:rsidRDefault="00912A80" w:rsidP="00912A80">
            <w:pPr>
              <w:pStyle w:val="SIBulletList1"/>
              <w:rPr>
                <w:moveTo w:id="57" w:author="Lucinda O'Brien" w:date="2025-11-13T10:30:00Z" w16du:dateUtc="2025-11-12T23:30:00Z"/>
              </w:rPr>
            </w:pPr>
            <w:moveTo w:id="58" w:author="Lucinda O'Brien" w:date="2025-11-13T10:30:00Z" w16du:dateUtc="2025-11-12T23:30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EED37C2" w14:textId="77777777" w:rsidR="00912A80" w:rsidRPr="00C32CE5" w:rsidRDefault="00912A80" w:rsidP="00912A80">
            <w:pPr>
              <w:pStyle w:val="SIBulletList1"/>
              <w:rPr>
                <w:moveTo w:id="59" w:author="Lucinda O'Brien" w:date="2025-11-13T10:30:00Z" w16du:dateUtc="2025-11-12T23:30:00Z"/>
              </w:rPr>
            </w:pPr>
            <w:moveTo w:id="60" w:author="Lucinda O'Brien" w:date="2025-11-13T10:30:00Z" w16du:dateUtc="2025-11-12T23:30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0850A715" w14:textId="7B23F0B7" w:rsidR="00600188" w:rsidRDefault="00600188" w:rsidP="00F1749F">
      <w:pPr>
        <w:rPr>
          <w:ins w:id="61" w:author="Lucinda O'Brien" w:date="2025-11-13T10:30:00Z" w16du:dateUtc="2025-11-12T23:30:00Z"/>
        </w:rPr>
      </w:pPr>
    </w:p>
    <w:p w14:paraId="5FF150A3" w14:textId="77777777" w:rsidR="00912A80" w:rsidRDefault="00912A8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FF35D32" w:rsidR="002B6FFD" w:rsidRDefault="009E4BD8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CB016C" w:rsidRPr="00CB016C">
              <w:t>Recover offal</w:t>
            </w:r>
          </w:p>
        </w:tc>
        <w:tc>
          <w:tcPr>
            <w:tcW w:w="2254" w:type="dxa"/>
          </w:tcPr>
          <w:p w14:paraId="30E795CC" w14:textId="38E7841E" w:rsidR="002B6FFD" w:rsidRDefault="009E4BD8" w:rsidP="00B93720">
            <w:pPr>
              <w:pStyle w:val="SIText"/>
            </w:pPr>
            <w:r w:rsidRPr="00CB016C">
              <w:t xml:space="preserve">AMPA2127 </w:t>
            </w:r>
            <w:r w:rsidR="00CB016C" w:rsidRPr="00CB016C">
              <w:t>Recover offal</w:t>
            </w:r>
          </w:p>
        </w:tc>
        <w:tc>
          <w:tcPr>
            <w:tcW w:w="2254" w:type="dxa"/>
          </w:tcPr>
          <w:p w14:paraId="7E4AD0EE" w14:textId="77777777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code updated</w:t>
            </w:r>
          </w:p>
          <w:p w14:paraId="45863868" w14:textId="138429CF" w:rsidR="00EE0B01" w:rsidRPr="00646415" w:rsidRDefault="00EE0B01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173E412F" w14:textId="77777777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646415"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4A577254" w14:textId="5AAEEB13" w:rsidR="009E4BD8" w:rsidRDefault="009E4BD8" w:rsidP="009E4BD8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443119">
              <w:rPr>
                <w:rFonts w:eastAsia="Times New Roman" w:cstheme="minorHAnsi"/>
                <w:szCs w:val="20"/>
                <w:lang w:eastAsia="en-AU"/>
              </w:rPr>
              <w:t>Pre</w:t>
            </w:r>
            <w:r w:rsidR="00EE0B01">
              <w:rPr>
                <w:rFonts w:eastAsia="Times New Roman" w:cstheme="minorHAnsi"/>
                <w:szCs w:val="20"/>
                <w:lang w:eastAsia="en-AU"/>
              </w:rPr>
              <w:t>-</w:t>
            </w:r>
            <w:r w:rsidRPr="00443119">
              <w:rPr>
                <w:rFonts w:eastAsia="Times New Roman" w:cstheme="minorHAnsi"/>
                <w:szCs w:val="20"/>
                <w:lang w:eastAsia="en-AU"/>
              </w:rPr>
              <w:t>requisite updated</w:t>
            </w:r>
          </w:p>
          <w:p w14:paraId="17C9DA95" w14:textId="77777777" w:rsidR="009E4BD8" w:rsidRDefault="009E4BD8" w:rsidP="009E4BD8">
            <w:pPr>
              <w:pStyle w:val="SIText"/>
              <w:rPr>
                <w:ins w:id="62" w:author="Jenni Oldfield" w:date="2025-11-12T14:47:00Z" w16du:dateUtc="2025-11-12T03:47:00Z"/>
                <w:lang w:eastAsia="en-AU"/>
              </w:rPr>
            </w:pPr>
            <w:r>
              <w:rPr>
                <w:lang w:eastAsia="en-AU"/>
              </w:rPr>
              <w:t>Performance Criteria clarified</w:t>
            </w:r>
          </w:p>
          <w:p w14:paraId="2DBE5C58" w14:textId="6F322643" w:rsidR="00B6766A" w:rsidDel="00912A80" w:rsidRDefault="00B6766A" w:rsidP="009E4BD8">
            <w:pPr>
              <w:pStyle w:val="SIText"/>
              <w:rPr>
                <w:del w:id="63" w:author="Lucinda O'Brien" w:date="2025-11-13T10:30:00Z" w16du:dateUtc="2025-11-12T23:30:00Z"/>
                <w:lang w:eastAsia="en-AU"/>
              </w:rPr>
            </w:pPr>
            <w:ins w:id="64" w:author="Jenni Oldfield" w:date="2025-11-12T14:47:00Z" w16du:dateUtc="2025-11-12T03:47:00Z">
              <w:del w:id="65" w:author="Lucinda O'Brien" w:date="2025-11-13T10:30:00Z" w16du:dateUtc="2025-11-12T23:30:00Z">
                <w:r w:rsidDel="00912A80">
                  <w:rPr>
                    <w:lang w:eastAsia="en-AU"/>
                  </w:rPr>
                  <w:delText>Range of Conditions</w:delText>
                </w:r>
                <w:r w:rsidR="00CA3875" w:rsidDel="00912A80">
                  <w:rPr>
                    <w:lang w:eastAsia="en-AU"/>
                  </w:rPr>
                  <w:delText xml:space="preserve"> added</w:delText>
                </w:r>
              </w:del>
            </w:ins>
          </w:p>
          <w:p w14:paraId="35D34658" w14:textId="764B2F76" w:rsidR="009E4BD8" w:rsidRPr="00646415" w:rsidRDefault="009E4BD8" w:rsidP="009E4BD8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6B2E3F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5DE601CD" w14:textId="77777777" w:rsidR="00912A80" w:rsidRDefault="00912A80" w:rsidP="00912A80">
            <w:pPr>
              <w:pStyle w:val="SIText"/>
              <w:rPr>
                <w:ins w:id="66" w:author="Lucinda O'Brien" w:date="2025-11-13T10:30:00Z" w16du:dateUtc="2025-11-12T23:30:00Z"/>
                <w:lang w:eastAsia="en-AU"/>
              </w:rPr>
            </w:pPr>
            <w:ins w:id="67" w:author="Lucinda O'Brien" w:date="2025-11-13T10:30:00Z" w16du:dateUtc="2025-11-12T23:30:00Z">
              <w:r>
                <w:rPr>
                  <w:lang w:eastAsia="en-AU"/>
                </w:rPr>
                <w:t>Range of Conditions added</w:t>
              </w:r>
            </w:ins>
          </w:p>
          <w:p w14:paraId="394C708C" w14:textId="77777777" w:rsidR="002B6FFD" w:rsidRDefault="00C12675" w:rsidP="00C12675">
            <w:pPr>
              <w:pStyle w:val="SIText"/>
              <w:rPr>
                <w:lang w:eastAsia="en-AU"/>
              </w:rPr>
            </w:pPr>
            <w:r w:rsidRPr="00C12675">
              <w:rPr>
                <w:lang w:eastAsia="en-AU"/>
              </w:rPr>
              <w:t>Assessment Requirements re</w:t>
            </w:r>
            <w:r w:rsidR="006B2E3F">
              <w:rPr>
                <w:lang w:eastAsia="en-AU"/>
              </w:rPr>
              <w:t>-</w:t>
            </w:r>
            <w:r w:rsidRPr="00C12675">
              <w:rPr>
                <w:lang w:eastAsia="en-AU"/>
              </w:rPr>
              <w:t>worded for clarity</w:t>
            </w:r>
          </w:p>
          <w:p w14:paraId="3F6A7233" w14:textId="51111445" w:rsidR="00934481" w:rsidRPr="00B93720" w:rsidRDefault="00934481" w:rsidP="00C12675">
            <w:pPr>
              <w:pStyle w:val="SIText"/>
              <w:rPr>
                <w:rStyle w:val="SITempText-Green"/>
              </w:rPr>
            </w:pPr>
            <w: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D68BC13" w:rsidR="002941AB" w:rsidRDefault="006B2E3F" w:rsidP="00BB6E0C">
            <w:pPr>
              <w:pStyle w:val="SIText"/>
            </w:pPr>
            <w:r w:rsidRPr="006B2E3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60408A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E4BD8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9E4BD8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13F1B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9E4BD8">
              <w:t xml:space="preserve"> </w:t>
            </w:r>
            <w:r w:rsidR="00CB016C" w:rsidRPr="00CB016C">
              <w:t>Recover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C12675">
        <w:trPr>
          <w:trHeight w:val="1392"/>
        </w:trPr>
        <w:tc>
          <w:tcPr>
            <w:tcW w:w="9016" w:type="dxa"/>
            <w:gridSpan w:val="2"/>
          </w:tcPr>
          <w:p w14:paraId="0DABFE2F" w14:textId="77777777" w:rsidR="009E4BD8" w:rsidRDefault="00145CA6" w:rsidP="009E4BD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884A7C0" w14:textId="0C38050E" w:rsidR="00035FB1" w:rsidRDefault="00035FB1" w:rsidP="00035FB1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recovered offal, following workplace requirements, in a micro or larger meat processing premises. </w:t>
            </w:r>
          </w:p>
          <w:p w14:paraId="5A2F797B" w14:textId="4A3EBFC2" w:rsidR="000C6A51" w:rsidRPr="003D723E" w:rsidDel="003334F9" w:rsidRDefault="000C6A51" w:rsidP="000C6A51">
            <w:pPr>
              <w:pStyle w:val="SIText"/>
              <w:rPr>
                <w:del w:id="68" w:author="Jenni Oldfield" w:date="2025-11-12T14:48:00Z" w16du:dateUtc="2025-11-12T03:48:00Z"/>
                <w:b/>
                <w:bCs/>
              </w:rPr>
            </w:pPr>
            <w:del w:id="69" w:author="Jenni Oldfield" w:date="2025-11-12T14:48:00Z" w16du:dateUtc="2025-11-12T03:48:00Z">
              <w:r w:rsidDel="003334F9">
                <w:rPr>
                  <w:b/>
                  <w:bCs/>
                </w:rPr>
                <w:delText>In m</w:delText>
              </w:r>
              <w:r w:rsidRPr="003D723E" w:rsidDel="003334F9">
                <w:rPr>
                  <w:b/>
                  <w:bCs/>
                </w:rPr>
                <w:delText xml:space="preserve">icro </w:delText>
              </w:r>
              <w:r w:rsidDel="003334F9">
                <w:rPr>
                  <w:b/>
                  <w:bCs/>
                </w:rPr>
                <w:delText>meat processing premises</w:delText>
              </w:r>
            </w:del>
          </w:p>
          <w:p w14:paraId="6A543B1F" w14:textId="12D85C87" w:rsidR="000C6A51" w:rsidRPr="003D723E" w:rsidDel="003334F9" w:rsidRDefault="000C6A51" w:rsidP="000C6A51">
            <w:pPr>
              <w:pStyle w:val="SIText"/>
              <w:rPr>
                <w:del w:id="70" w:author="Jenni Oldfield" w:date="2025-11-12T14:48:00Z" w16du:dateUtc="2025-11-12T03:48:00Z"/>
              </w:rPr>
            </w:pPr>
            <w:del w:id="71" w:author="Jenni Oldfield" w:date="2025-11-12T14:48:00Z" w16du:dateUtc="2025-11-12T03:48:00Z">
              <w:r w:rsidDel="003334F9">
                <w:delText>The</w:delText>
              </w:r>
              <w:r w:rsidRPr="003D723E" w:rsidDel="003334F9">
                <w:delText xml:space="preserve"> </w:delText>
              </w:r>
              <w:r w:rsidRPr="000C6A51" w:rsidDel="003334F9">
                <w:delText xml:space="preserve">assessor must observe the individual recovering a minimum of </w:delText>
              </w:r>
              <w:r w:rsidR="003C7C54" w:rsidDel="003334F9">
                <w:delText>two</w:delText>
              </w:r>
              <w:r w:rsidRPr="00B22F61" w:rsidDel="003334F9">
                <w:delText xml:space="preserve"> sets of offal from large stock or </w:delText>
              </w:r>
              <w:r w:rsidR="003C7C54" w:rsidDel="003334F9">
                <w:delText>six</w:delText>
              </w:r>
              <w:r w:rsidRPr="00B22F61" w:rsidDel="003334F9">
                <w:delText xml:space="preserve"> </w:delText>
              </w:r>
              <w:r w:rsidR="003740AD" w:rsidDel="003334F9">
                <w:delText>sets from</w:delText>
              </w:r>
              <w:r w:rsidRPr="00B22F61" w:rsidDel="003334F9">
                <w:delText xml:space="preserve"> small stock</w:delText>
              </w:r>
              <w:r w:rsidRPr="000C6A51" w:rsidDel="003334F9">
                <w:delText>.</w:delText>
              </w:r>
            </w:del>
          </w:p>
          <w:p w14:paraId="3C6D137E" w14:textId="260D7D40" w:rsidR="000C6A51" w:rsidRPr="003D723E" w:rsidDel="003334F9" w:rsidRDefault="000C6A51" w:rsidP="000C6A51">
            <w:pPr>
              <w:pStyle w:val="SIText"/>
              <w:rPr>
                <w:del w:id="72" w:author="Jenni Oldfield" w:date="2025-11-12T14:48:00Z" w16du:dateUtc="2025-11-12T03:48:00Z"/>
              </w:rPr>
            </w:pPr>
            <w:del w:id="73" w:author="Jenni Oldfield" w:date="2025-11-12T14:48:00Z" w16du:dateUtc="2025-11-12T03:48:00Z">
              <w:r w:rsidDel="003334F9">
                <w:delText>There must also be</w:delText>
              </w:r>
              <w:r w:rsidRPr="003D723E" w:rsidDel="003334F9">
                <w:delText xml:space="preserve"> evidence that the </w:delText>
              </w:r>
              <w:r w:rsidDel="003334F9">
                <w:delText>individual</w:delText>
              </w:r>
              <w:r w:rsidRPr="003D723E" w:rsidDel="003334F9">
                <w:delText xml:space="preserve"> has completed </w:delText>
              </w:r>
              <w:r w:rsidR="003C7C54" w:rsidDel="003334F9">
                <w:delText>two</w:delText>
              </w:r>
              <w:r w:rsidRPr="003D723E" w:rsidDel="003334F9">
                <w:delText xml:space="preserve"> shifts </w:delText>
              </w:r>
              <w:r w:rsidDel="003334F9">
                <w:delText>on the job,</w:delText>
              </w:r>
              <w:r w:rsidRPr="003D723E" w:rsidDel="003334F9">
                <w:delText xml:space="preserve"> fulfilling workplace requirements (these shifts may include normal rotations into and out of the relevant </w:delText>
              </w:r>
              <w:r w:rsidDel="003334F9">
                <w:delText>work task</w:delText>
              </w:r>
              <w:r w:rsidRPr="003D723E" w:rsidDel="003334F9">
                <w:delText>).</w:delText>
              </w:r>
            </w:del>
          </w:p>
          <w:p w14:paraId="3F918C95" w14:textId="650CA0A0" w:rsidR="000C6A51" w:rsidRPr="003D723E" w:rsidDel="003334F9" w:rsidRDefault="000C6A51" w:rsidP="000C6A51">
            <w:pPr>
              <w:pStyle w:val="SIText"/>
              <w:rPr>
                <w:del w:id="74" w:author="Jenni Oldfield" w:date="2025-11-12T14:48:00Z" w16du:dateUtc="2025-11-12T03:48:00Z"/>
                <w:b/>
                <w:bCs/>
              </w:rPr>
            </w:pPr>
            <w:del w:id="75" w:author="Jenni Oldfield" w:date="2025-11-12T14:48:00Z" w16du:dateUtc="2025-11-12T03:48:00Z">
              <w:r w:rsidDel="003334F9">
                <w:rPr>
                  <w:b/>
                  <w:bCs/>
                </w:rPr>
                <w:delText>In l</w:delText>
              </w:r>
              <w:r w:rsidRPr="003D723E" w:rsidDel="003334F9">
                <w:rPr>
                  <w:b/>
                  <w:bCs/>
                </w:rPr>
                <w:delText xml:space="preserve">arger </w:delText>
              </w:r>
              <w:r w:rsidDel="003334F9">
                <w:rPr>
                  <w:b/>
                  <w:bCs/>
                </w:rPr>
                <w:delText>meat processing premises</w:delText>
              </w:r>
            </w:del>
          </w:p>
          <w:p w14:paraId="4BC22794" w14:textId="3C3BD3D6" w:rsidR="000C6A51" w:rsidDel="003334F9" w:rsidRDefault="000C6A51" w:rsidP="000C6A51">
            <w:pPr>
              <w:pStyle w:val="SIText"/>
              <w:rPr>
                <w:del w:id="76" w:author="Jenni Oldfield" w:date="2025-11-12T14:48:00Z" w16du:dateUtc="2025-11-12T03:48:00Z"/>
              </w:rPr>
            </w:pPr>
            <w:del w:id="77" w:author="Jenni Oldfield" w:date="2025-11-12T14:48:00Z" w16du:dateUtc="2025-11-12T03:48:00Z">
              <w:r w:rsidDel="003334F9">
                <w:delText>For large premises</w:delText>
              </w:r>
              <w:r w:rsidR="006B2E3F" w:rsidDel="003334F9">
                <w:delText>,</w:delText>
              </w:r>
              <w:r w:rsidDel="003334F9">
                <w:delText xml:space="preserve"> an assessor must observe the </w:delText>
              </w:r>
              <w:r w:rsidR="003740AD" w:rsidDel="003334F9">
                <w:delText>individual</w:delText>
              </w:r>
              <w:r w:rsidDel="003334F9">
                <w:delText xml:space="preserve"> recover minim</w:delText>
              </w:r>
              <w:r w:rsidRPr="000C6A51" w:rsidDel="003334F9">
                <w:delText xml:space="preserve">um of </w:delText>
              </w:r>
              <w:r w:rsidR="003C7C54" w:rsidDel="003334F9">
                <w:delText>eight</w:delText>
              </w:r>
              <w:r w:rsidRPr="00B22F61" w:rsidDel="003334F9">
                <w:delText xml:space="preserve"> sets </w:delText>
              </w:r>
              <w:r w:rsidR="003740AD" w:rsidDel="003334F9">
                <w:delText xml:space="preserve">of offal </w:delText>
              </w:r>
              <w:r w:rsidRPr="00B22F61" w:rsidDel="003334F9">
                <w:delText xml:space="preserve">from large stock or 20 sets </w:delText>
              </w:r>
              <w:r w:rsidR="003740AD" w:rsidDel="003334F9">
                <w:delText>from</w:delText>
              </w:r>
              <w:r w:rsidRPr="00B22F61" w:rsidDel="003334F9">
                <w:delText xml:space="preserve"> small stock</w:delText>
              </w:r>
              <w:r w:rsidR="003740AD" w:rsidDel="003334F9">
                <w:delText xml:space="preserve">, </w:delText>
              </w:r>
              <w:r w:rsidRPr="000C6A51" w:rsidDel="003334F9">
                <w:delText>or</w:delText>
              </w:r>
              <w:r w:rsidR="003740AD" w:rsidDel="003334F9">
                <w:delText xml:space="preserve"> work for</w:delText>
              </w:r>
              <w:r w:rsidRPr="000C6A51" w:rsidDel="003334F9">
                <w:delText xml:space="preserve"> 15 minutes, whichever comes first.</w:delText>
              </w:r>
            </w:del>
          </w:p>
          <w:p w14:paraId="74D2F50D" w14:textId="61685DE2" w:rsidR="000C6A51" w:rsidRDefault="000C6A51" w:rsidP="000C6A51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C7C5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68B7247" w14:textId="7487AFE7" w:rsidR="008D2CE3" w:rsidRPr="003F449E" w:rsidRDefault="008D2CE3" w:rsidP="008D2CE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5EFA33B" w:rsidR="008D2CE3" w:rsidRDefault="008D2CE3" w:rsidP="00C12675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3320F1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5322DCA" w14:textId="26BDEF39" w:rsidR="008D2CE3" w:rsidRDefault="008D2CE3" w:rsidP="00956FA6">
            <w:pPr>
              <w:pStyle w:val="SIBulletList1"/>
            </w:pPr>
            <w:r>
              <w:t>workplace requirements for recovering offal</w:t>
            </w:r>
          </w:p>
          <w:p w14:paraId="425EBD10" w14:textId="76EB1FDC" w:rsidR="00956FA6" w:rsidRDefault="00956FA6" w:rsidP="00956FA6">
            <w:pPr>
              <w:pStyle w:val="SIBulletList1"/>
            </w:pPr>
            <w:r>
              <w:t>types of offal</w:t>
            </w:r>
            <w:r w:rsidR="009E4BD8">
              <w:t xml:space="preserve"> to be</w:t>
            </w:r>
            <w:r>
              <w:t xml:space="preserve"> recovered</w:t>
            </w:r>
          </w:p>
          <w:p w14:paraId="6E89A951" w14:textId="2982DF29" w:rsidR="009E4BD8" w:rsidRDefault="009E4BD8" w:rsidP="009E4BD8">
            <w:pPr>
              <w:pStyle w:val="SIBulletList1"/>
            </w:pPr>
            <w:r>
              <w:t>sources of contamination and cross-contamination and how they are controlled</w:t>
            </w:r>
          </w:p>
          <w:p w14:paraId="502D7D7E" w14:textId="56899F7C" w:rsidR="009E4BD8" w:rsidRDefault="009E4BD8" w:rsidP="009E4BD8">
            <w:pPr>
              <w:pStyle w:val="SIBulletList1"/>
            </w:pPr>
            <w:r>
              <w:t>types of defects and contamination of offal</w:t>
            </w:r>
          </w:p>
          <w:p w14:paraId="66A2D33C" w14:textId="46D297ED" w:rsidR="00956FA6" w:rsidRDefault="00956FA6" w:rsidP="00956FA6">
            <w:pPr>
              <w:pStyle w:val="SIBulletList1"/>
            </w:pPr>
            <w:r>
              <w:t xml:space="preserve">work instructions and </w:t>
            </w:r>
            <w:r w:rsidR="00E91F11">
              <w:t>standard operating procedures</w:t>
            </w:r>
            <w:r>
              <w:t xml:space="preserve"> relevant to the recovery of offal</w:t>
            </w:r>
          </w:p>
          <w:p w14:paraId="2CCDFD46" w14:textId="07D1B7B3" w:rsidR="009E4BD8" w:rsidRDefault="009E4BD8" w:rsidP="008D2CE3">
            <w:pPr>
              <w:pStyle w:val="SIBulletList1"/>
            </w:pPr>
            <w:r>
              <w:t xml:space="preserve">workplace health and safety, and hygiene and </w:t>
            </w:r>
            <w:r w:rsidR="00B90609">
              <w:t>sanitation</w:t>
            </w:r>
            <w:r>
              <w:t xml:space="preserve"> requirements related to working with offal</w:t>
            </w:r>
            <w:r w:rsidR="008D2CE3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5D379A" w14:textId="77777777" w:rsidR="009E4BD8" w:rsidRDefault="009E4BD8" w:rsidP="009E4BD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42ACE8F" w14:textId="77777777" w:rsidR="009E4BD8" w:rsidRPr="00095527" w:rsidRDefault="009E4BD8" w:rsidP="009E4BD8">
            <w:pPr>
              <w:pStyle w:val="SIBulletList1"/>
            </w:pPr>
            <w:r w:rsidRPr="00095527">
              <w:t>physical conditions:</w:t>
            </w:r>
          </w:p>
          <w:p w14:paraId="094325F6" w14:textId="4C8440FA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 xml:space="preserve">skills must be demonstrated in </w:t>
            </w:r>
            <w:r w:rsidR="002E3A47" w:rsidRPr="00B22F61">
              <w:rPr>
                <w:i/>
                <w:iCs/>
              </w:rPr>
              <w:t>a</w:t>
            </w:r>
            <w:r w:rsidRPr="00B22F61">
              <w:rPr>
                <w:i/>
                <w:iCs/>
              </w:rPr>
              <w:t xml:space="preserve"> </w:t>
            </w:r>
            <w:r w:rsidR="003320F1">
              <w:rPr>
                <w:i/>
                <w:iCs/>
              </w:rPr>
              <w:t>meat processing</w:t>
            </w:r>
            <w:r w:rsidRPr="00B22F61">
              <w:rPr>
                <w:i/>
                <w:iCs/>
              </w:rPr>
              <w:t xml:space="preserve"> </w:t>
            </w:r>
            <w:r w:rsidR="002E3A47" w:rsidRPr="00B22F61">
              <w:rPr>
                <w:i/>
                <w:iCs/>
              </w:rPr>
              <w:t xml:space="preserve">premises </w:t>
            </w:r>
            <w:r w:rsidRPr="00B22F61">
              <w:rPr>
                <w:i/>
                <w:iCs/>
              </w:rPr>
              <w:t xml:space="preserve">at </w:t>
            </w:r>
            <w:r w:rsidR="002E3A47" w:rsidRPr="00B22F61">
              <w:rPr>
                <w:i/>
                <w:iCs/>
              </w:rPr>
              <w:t xml:space="preserve">workplace </w:t>
            </w:r>
            <w:r w:rsidRPr="00B22F61">
              <w:rPr>
                <w:i/>
                <w:iCs/>
              </w:rPr>
              <w:t>production speed</w:t>
            </w:r>
          </w:p>
          <w:p w14:paraId="7013F1F5" w14:textId="77777777" w:rsidR="009E4BD8" w:rsidRPr="00095527" w:rsidRDefault="009E4BD8" w:rsidP="009E4BD8">
            <w:pPr>
              <w:pStyle w:val="SIBulletList1"/>
            </w:pPr>
            <w:r w:rsidRPr="00095527">
              <w:t>resources, equipment and materials:</w:t>
            </w:r>
          </w:p>
          <w:p w14:paraId="4836288F" w14:textId="6D4C1F14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personal protective equipment</w:t>
            </w:r>
          </w:p>
          <w:p w14:paraId="60BEC6CC" w14:textId="77777777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offal for processing</w:t>
            </w:r>
          </w:p>
          <w:p w14:paraId="11DD5994" w14:textId="77777777" w:rsidR="009E4BD8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knife and sharpening equipment</w:t>
            </w:r>
          </w:p>
          <w:p w14:paraId="73C23198" w14:textId="77777777" w:rsidR="009E4BD8" w:rsidRPr="00095527" w:rsidRDefault="009E4BD8" w:rsidP="009E4BD8">
            <w:pPr>
              <w:pStyle w:val="SIBulletList1"/>
            </w:pPr>
            <w:r w:rsidRPr="00095527">
              <w:t>specifications:</w:t>
            </w:r>
          </w:p>
          <w:p w14:paraId="4258610B" w14:textId="1C5137FB" w:rsidR="00EE0B01" w:rsidRPr="00B22F61" w:rsidRDefault="009E4BD8" w:rsidP="009E4BD8">
            <w:pPr>
              <w:pStyle w:val="SIBulletList2"/>
              <w:rPr>
                <w:i/>
                <w:iCs/>
              </w:rPr>
            </w:pPr>
            <w:r w:rsidRPr="00B22F61">
              <w:rPr>
                <w:i/>
                <w:iCs/>
              </w:rPr>
              <w:t>task-related documents</w:t>
            </w:r>
          </w:p>
          <w:p w14:paraId="262E5275" w14:textId="72DD5972" w:rsidR="00EE0B01" w:rsidRDefault="002E3A47" w:rsidP="00C12675">
            <w:pPr>
              <w:pStyle w:val="SIBulletList1"/>
            </w:pPr>
            <w:r>
              <w:t>personnel</w:t>
            </w:r>
            <w:r w:rsidR="00EE0B01">
              <w:t>:</w:t>
            </w:r>
          </w:p>
          <w:p w14:paraId="7BF58236" w14:textId="3319C960" w:rsidR="009E4BD8" w:rsidRPr="00B22F61" w:rsidRDefault="00186EFD" w:rsidP="009E4BD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D2CE3" w:rsidRPr="00B22F61">
              <w:rPr>
                <w:i/>
                <w:iCs/>
              </w:rPr>
              <w:t>workplace</w:t>
            </w:r>
            <w:r w:rsidR="00EE0B01" w:rsidRPr="00B22F61">
              <w:rPr>
                <w:i/>
                <w:iCs/>
              </w:rPr>
              <w:t xml:space="preserve"> supervisor</w:t>
            </w:r>
            <w:r w:rsidR="008D2CE3" w:rsidRPr="00B22F61">
              <w:rPr>
                <w:i/>
                <w:iCs/>
              </w:rPr>
              <w:t xml:space="preserve"> or mentor</w:t>
            </w:r>
            <w:r w:rsidR="009E4BD8" w:rsidRPr="00B22F61">
              <w:rPr>
                <w:i/>
                <w:iCs/>
              </w:rPr>
              <w:t>.</w:t>
            </w:r>
          </w:p>
          <w:p w14:paraId="14914456" w14:textId="6BFEF1B3" w:rsidR="009E4BD8" w:rsidRDefault="009E4BD8" w:rsidP="009E4BD8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1337752" w14:textId="77777777" w:rsidR="00CD3DE8" w:rsidRDefault="009E4BD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25B764C" w14:textId="77777777" w:rsidR="008D2CE3" w:rsidRPr="002169F5" w:rsidRDefault="008D2CE3" w:rsidP="008D2CE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A187A0D" w:rsidR="008D2CE3" w:rsidRDefault="008D2CE3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3CBFFA1" w:rsidR="00CD3DE8" w:rsidRDefault="006B2E3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4DA38" w14:textId="77777777" w:rsidR="00AC1968" w:rsidRDefault="00AC1968" w:rsidP="00A31F58">
      <w:pPr>
        <w:spacing w:after="0" w:line="240" w:lineRule="auto"/>
      </w:pPr>
      <w:r>
        <w:separator/>
      </w:r>
    </w:p>
  </w:endnote>
  <w:endnote w:type="continuationSeparator" w:id="0">
    <w:p w14:paraId="7B8F8555" w14:textId="77777777" w:rsidR="00AC1968" w:rsidRDefault="00AC196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18C2B" w14:textId="77777777" w:rsidR="00AC1968" w:rsidRDefault="00AC1968" w:rsidP="00A31F58">
      <w:pPr>
        <w:spacing w:after="0" w:line="240" w:lineRule="auto"/>
      </w:pPr>
      <w:r>
        <w:separator/>
      </w:r>
    </w:p>
  </w:footnote>
  <w:footnote w:type="continuationSeparator" w:id="0">
    <w:p w14:paraId="1076CFCF" w14:textId="77777777" w:rsidR="00AC1968" w:rsidRDefault="00AC196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63519A4D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E4BD8">
          <w:rPr>
            <w:rFonts w:eastAsia="Times New Roman" w:cstheme="minorHAnsi"/>
            <w:color w:val="213430"/>
            <w:lang w:eastAsia="en-AU"/>
          </w:rPr>
          <w:t>AMP</w:t>
        </w:r>
        <w:r w:rsidR="00213F1B">
          <w:rPr>
            <w:rFonts w:eastAsia="Times New Roman" w:cstheme="minorHAnsi"/>
            <w:color w:val="213430"/>
            <w:lang w:eastAsia="en-AU"/>
          </w:rPr>
          <w:t>OFF</w:t>
        </w:r>
        <w:r w:rsidR="009E4BD8">
          <w:rPr>
            <w:rFonts w:eastAsia="Times New Roman" w:cstheme="minorHAnsi"/>
            <w:color w:val="213430"/>
            <w:lang w:eastAsia="en-AU"/>
          </w:rPr>
          <w:t>2</w:t>
        </w:r>
        <w:r w:rsidR="00213F1B">
          <w:rPr>
            <w:rFonts w:eastAsia="Times New Roman" w:cstheme="minorHAnsi"/>
            <w:color w:val="213430"/>
            <w:lang w:eastAsia="en-AU"/>
          </w:rPr>
          <w:t>05</w:t>
        </w:r>
        <w:r w:rsidR="00476393" w:rsidRPr="00476393">
          <w:t xml:space="preserve"> Recover offal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317"/>
    <w:rsid w:val="00034662"/>
    <w:rsid w:val="00034AD5"/>
    <w:rsid w:val="00035FB1"/>
    <w:rsid w:val="0006755A"/>
    <w:rsid w:val="00076512"/>
    <w:rsid w:val="000A3C05"/>
    <w:rsid w:val="000C2D63"/>
    <w:rsid w:val="000C695D"/>
    <w:rsid w:val="000C6A51"/>
    <w:rsid w:val="000D2541"/>
    <w:rsid w:val="000D4C0E"/>
    <w:rsid w:val="000D7106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86EFD"/>
    <w:rsid w:val="00191B2B"/>
    <w:rsid w:val="001B320C"/>
    <w:rsid w:val="001D04FC"/>
    <w:rsid w:val="001E2072"/>
    <w:rsid w:val="001F15A4"/>
    <w:rsid w:val="002016D4"/>
    <w:rsid w:val="00202B7E"/>
    <w:rsid w:val="002036DD"/>
    <w:rsid w:val="00213F1B"/>
    <w:rsid w:val="002149B3"/>
    <w:rsid w:val="00215631"/>
    <w:rsid w:val="002269B6"/>
    <w:rsid w:val="00241F8D"/>
    <w:rsid w:val="00243D66"/>
    <w:rsid w:val="00245AF9"/>
    <w:rsid w:val="00252B64"/>
    <w:rsid w:val="002536CE"/>
    <w:rsid w:val="0026665B"/>
    <w:rsid w:val="00275B06"/>
    <w:rsid w:val="002941AB"/>
    <w:rsid w:val="002A4AF9"/>
    <w:rsid w:val="002B6FFD"/>
    <w:rsid w:val="002B779C"/>
    <w:rsid w:val="002C51A2"/>
    <w:rsid w:val="002D45DD"/>
    <w:rsid w:val="002D785C"/>
    <w:rsid w:val="002E3A47"/>
    <w:rsid w:val="00303F8C"/>
    <w:rsid w:val="00320155"/>
    <w:rsid w:val="003320F1"/>
    <w:rsid w:val="003334F9"/>
    <w:rsid w:val="003460BC"/>
    <w:rsid w:val="003521CF"/>
    <w:rsid w:val="00354BED"/>
    <w:rsid w:val="003556ED"/>
    <w:rsid w:val="00357C5E"/>
    <w:rsid w:val="00360F05"/>
    <w:rsid w:val="00370A20"/>
    <w:rsid w:val="003740AD"/>
    <w:rsid w:val="003A3607"/>
    <w:rsid w:val="003A599B"/>
    <w:rsid w:val="003A69B0"/>
    <w:rsid w:val="003C2946"/>
    <w:rsid w:val="003C76DD"/>
    <w:rsid w:val="003C7C54"/>
    <w:rsid w:val="003E7009"/>
    <w:rsid w:val="003F0E89"/>
    <w:rsid w:val="003F426B"/>
    <w:rsid w:val="004011B0"/>
    <w:rsid w:val="00422906"/>
    <w:rsid w:val="00427903"/>
    <w:rsid w:val="00430273"/>
    <w:rsid w:val="00436CCB"/>
    <w:rsid w:val="00442C66"/>
    <w:rsid w:val="0044538D"/>
    <w:rsid w:val="004523C2"/>
    <w:rsid w:val="00456AA0"/>
    <w:rsid w:val="00460E5D"/>
    <w:rsid w:val="00473049"/>
    <w:rsid w:val="00476393"/>
    <w:rsid w:val="00477395"/>
    <w:rsid w:val="004926D5"/>
    <w:rsid w:val="004961F9"/>
    <w:rsid w:val="004A05F4"/>
    <w:rsid w:val="004A53DC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4773F"/>
    <w:rsid w:val="00551887"/>
    <w:rsid w:val="00555FFB"/>
    <w:rsid w:val="00556C4D"/>
    <w:rsid w:val="00565971"/>
    <w:rsid w:val="00574B57"/>
    <w:rsid w:val="00584F93"/>
    <w:rsid w:val="00597A8B"/>
    <w:rsid w:val="005E7C5F"/>
    <w:rsid w:val="00600188"/>
    <w:rsid w:val="006163E3"/>
    <w:rsid w:val="00617041"/>
    <w:rsid w:val="00633A8C"/>
    <w:rsid w:val="00643F13"/>
    <w:rsid w:val="006474E2"/>
    <w:rsid w:val="006535E9"/>
    <w:rsid w:val="00654022"/>
    <w:rsid w:val="00663B83"/>
    <w:rsid w:val="006853C2"/>
    <w:rsid w:val="006A1C16"/>
    <w:rsid w:val="006A4CBD"/>
    <w:rsid w:val="006B2E3F"/>
    <w:rsid w:val="006E1826"/>
    <w:rsid w:val="006F382F"/>
    <w:rsid w:val="006F6C94"/>
    <w:rsid w:val="007062B6"/>
    <w:rsid w:val="007073AB"/>
    <w:rsid w:val="00710E6C"/>
    <w:rsid w:val="00711827"/>
    <w:rsid w:val="0071412A"/>
    <w:rsid w:val="00715042"/>
    <w:rsid w:val="007225D9"/>
    <w:rsid w:val="00725787"/>
    <w:rsid w:val="0073050A"/>
    <w:rsid w:val="0073329E"/>
    <w:rsid w:val="0075124E"/>
    <w:rsid w:val="00752951"/>
    <w:rsid w:val="00781B7A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695D"/>
    <w:rsid w:val="008564E6"/>
    <w:rsid w:val="00861368"/>
    <w:rsid w:val="00874912"/>
    <w:rsid w:val="00881257"/>
    <w:rsid w:val="0088683C"/>
    <w:rsid w:val="008A0DAE"/>
    <w:rsid w:val="008D2CE3"/>
    <w:rsid w:val="008E60BD"/>
    <w:rsid w:val="008F022F"/>
    <w:rsid w:val="009040DB"/>
    <w:rsid w:val="00912A80"/>
    <w:rsid w:val="00914B8F"/>
    <w:rsid w:val="0091674B"/>
    <w:rsid w:val="00934481"/>
    <w:rsid w:val="00936924"/>
    <w:rsid w:val="0094240E"/>
    <w:rsid w:val="00951B10"/>
    <w:rsid w:val="00956FA6"/>
    <w:rsid w:val="0096322E"/>
    <w:rsid w:val="00980521"/>
    <w:rsid w:val="00997F48"/>
    <w:rsid w:val="009A7037"/>
    <w:rsid w:val="009B2D0A"/>
    <w:rsid w:val="009B3F2C"/>
    <w:rsid w:val="009B61DB"/>
    <w:rsid w:val="009C0027"/>
    <w:rsid w:val="009D2425"/>
    <w:rsid w:val="009E4BD8"/>
    <w:rsid w:val="00A0392A"/>
    <w:rsid w:val="00A10EDF"/>
    <w:rsid w:val="00A173C7"/>
    <w:rsid w:val="00A2515C"/>
    <w:rsid w:val="00A31F58"/>
    <w:rsid w:val="00A34973"/>
    <w:rsid w:val="00A60B58"/>
    <w:rsid w:val="00A6352D"/>
    <w:rsid w:val="00A711F2"/>
    <w:rsid w:val="00A74884"/>
    <w:rsid w:val="00A81CC1"/>
    <w:rsid w:val="00A84830"/>
    <w:rsid w:val="00A92253"/>
    <w:rsid w:val="00A965FD"/>
    <w:rsid w:val="00AC1968"/>
    <w:rsid w:val="00AC3944"/>
    <w:rsid w:val="00AC5D45"/>
    <w:rsid w:val="00AD3EFF"/>
    <w:rsid w:val="00AD7965"/>
    <w:rsid w:val="00AE4A97"/>
    <w:rsid w:val="00AF1960"/>
    <w:rsid w:val="00AF6FF0"/>
    <w:rsid w:val="00B12287"/>
    <w:rsid w:val="00B22F61"/>
    <w:rsid w:val="00B35146"/>
    <w:rsid w:val="00B37C0A"/>
    <w:rsid w:val="00B5565F"/>
    <w:rsid w:val="00B55FD2"/>
    <w:rsid w:val="00B6084E"/>
    <w:rsid w:val="00B654CA"/>
    <w:rsid w:val="00B6649F"/>
    <w:rsid w:val="00B6766A"/>
    <w:rsid w:val="00B76695"/>
    <w:rsid w:val="00B90609"/>
    <w:rsid w:val="00B93720"/>
    <w:rsid w:val="00B9729C"/>
    <w:rsid w:val="00BA7A86"/>
    <w:rsid w:val="00BB6E0C"/>
    <w:rsid w:val="00BE46B2"/>
    <w:rsid w:val="00BE6877"/>
    <w:rsid w:val="00C07989"/>
    <w:rsid w:val="00C12347"/>
    <w:rsid w:val="00C12675"/>
    <w:rsid w:val="00C33467"/>
    <w:rsid w:val="00C43F3C"/>
    <w:rsid w:val="00C465B3"/>
    <w:rsid w:val="00C63F9B"/>
    <w:rsid w:val="00C65106"/>
    <w:rsid w:val="00C82D15"/>
    <w:rsid w:val="00C960E6"/>
    <w:rsid w:val="00CA3875"/>
    <w:rsid w:val="00CB016C"/>
    <w:rsid w:val="00CB334A"/>
    <w:rsid w:val="00CB37E5"/>
    <w:rsid w:val="00CC037A"/>
    <w:rsid w:val="00CD2975"/>
    <w:rsid w:val="00CD3DE8"/>
    <w:rsid w:val="00CE6439"/>
    <w:rsid w:val="00CF29BC"/>
    <w:rsid w:val="00D03939"/>
    <w:rsid w:val="00D43A13"/>
    <w:rsid w:val="00D51FC0"/>
    <w:rsid w:val="00D65E4C"/>
    <w:rsid w:val="00D841E3"/>
    <w:rsid w:val="00D91902"/>
    <w:rsid w:val="00D9385D"/>
    <w:rsid w:val="00DA06DC"/>
    <w:rsid w:val="00DA13E4"/>
    <w:rsid w:val="00DA35AA"/>
    <w:rsid w:val="00DB1384"/>
    <w:rsid w:val="00DD5F28"/>
    <w:rsid w:val="00DD620C"/>
    <w:rsid w:val="00E12424"/>
    <w:rsid w:val="00E138E9"/>
    <w:rsid w:val="00E36656"/>
    <w:rsid w:val="00E37DEC"/>
    <w:rsid w:val="00E4130D"/>
    <w:rsid w:val="00E45C93"/>
    <w:rsid w:val="00E47868"/>
    <w:rsid w:val="00E50FA5"/>
    <w:rsid w:val="00E54B60"/>
    <w:rsid w:val="00E5576D"/>
    <w:rsid w:val="00E76579"/>
    <w:rsid w:val="00E80E94"/>
    <w:rsid w:val="00E835BA"/>
    <w:rsid w:val="00E91F11"/>
    <w:rsid w:val="00EB429F"/>
    <w:rsid w:val="00EB7BD5"/>
    <w:rsid w:val="00ED1034"/>
    <w:rsid w:val="00EE0B01"/>
    <w:rsid w:val="00EE539E"/>
    <w:rsid w:val="00EF38D5"/>
    <w:rsid w:val="00F1749F"/>
    <w:rsid w:val="00F33CC1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4BD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D2CE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D2CE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D2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E03DB-CC8B-493C-99FB-7240690E1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D3EE3E09-E3F7-4358-AF8A-625269E5D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A3705-6E7D-4464-8D2C-D8E42D046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954</Words>
  <Characters>6130</Characters>
  <Application>Microsoft Office Word</Application>
  <DocSecurity>0</DocSecurity>
  <Lines>204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2024-09-26T01:25:00Z</dcterms:created>
  <dcterms:modified xsi:type="dcterms:W3CDTF">2025-11-12T23:30:00Z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